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7BB" w:rsidRPr="00F034C3" w:rsidRDefault="00F034C3" w:rsidP="00F034C3">
      <w:pPr>
        <w:rPr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3F02BFD4" wp14:editId="67860AC5">
            <wp:simplePos x="0" y="0"/>
            <wp:positionH relativeFrom="column">
              <wp:posOffset>4786630</wp:posOffset>
            </wp:positionH>
            <wp:positionV relativeFrom="paragraph">
              <wp:posOffset>-242570</wp:posOffset>
            </wp:positionV>
            <wp:extent cx="1104265" cy="942975"/>
            <wp:effectExtent l="0" t="0" r="63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 xml:space="preserve">  </w:t>
      </w:r>
      <w:r w:rsidR="00FD65D7">
        <w:rPr>
          <w:noProof/>
          <w:lang w:eastAsia="bg-BG"/>
        </w:rPr>
        <w:drawing>
          <wp:inline distT="0" distB="0" distL="0" distR="0" wp14:anchorId="13E8E01A">
            <wp:extent cx="1895475" cy="781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19D2" w:rsidRPr="00406385" w:rsidRDefault="00C378B9" w:rsidP="00E319D2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Приложение</w:t>
      </w:r>
      <w:r w:rsidR="00E319D2">
        <w:rPr>
          <w:rFonts w:ascii="Times New Roman" w:hAnsi="Times New Roman" w:cs="Times New Roman"/>
          <w:b/>
          <w:sz w:val="36"/>
          <w:szCs w:val="36"/>
        </w:rPr>
        <w:t xml:space="preserve"> 1</w:t>
      </w:r>
    </w:p>
    <w:p w:rsidR="00CD2E29" w:rsidRPr="006F0CF0" w:rsidRDefault="006F0CF0" w:rsidP="00F034C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Фонд за двустранни</w:t>
      </w:r>
      <w:r w:rsidR="00FD65D7">
        <w:rPr>
          <w:rFonts w:ascii="Times New Roman" w:hAnsi="Times New Roman" w:cs="Times New Roman"/>
          <w:b/>
          <w:sz w:val="36"/>
          <w:szCs w:val="36"/>
        </w:rPr>
        <w:t xml:space="preserve"> отношения в рамките на</w:t>
      </w:r>
      <w:r>
        <w:rPr>
          <w:rFonts w:ascii="Times New Roman" w:hAnsi="Times New Roman" w:cs="Times New Roman"/>
          <w:b/>
          <w:sz w:val="36"/>
          <w:szCs w:val="36"/>
        </w:rPr>
        <w:t xml:space="preserve"> Финансовия механизъм на ЕИП и Норвежкия финансов механизъм </w:t>
      </w:r>
      <w:r w:rsidR="00FD65D7">
        <w:rPr>
          <w:rFonts w:ascii="Times New Roman" w:hAnsi="Times New Roman" w:cs="Times New Roman"/>
          <w:b/>
          <w:sz w:val="36"/>
          <w:szCs w:val="36"/>
          <w:lang w:val="en-GB"/>
        </w:rPr>
        <w:t>20</w:t>
      </w:r>
      <w:r w:rsidR="00FD65D7">
        <w:rPr>
          <w:rFonts w:ascii="Times New Roman" w:hAnsi="Times New Roman" w:cs="Times New Roman"/>
          <w:b/>
          <w:sz w:val="36"/>
          <w:szCs w:val="36"/>
        </w:rPr>
        <w:t xml:space="preserve">14 – </w:t>
      </w:r>
      <w:r w:rsidR="00FD65D7">
        <w:rPr>
          <w:rFonts w:ascii="Times New Roman" w:hAnsi="Times New Roman" w:cs="Times New Roman"/>
          <w:b/>
          <w:sz w:val="36"/>
          <w:szCs w:val="36"/>
          <w:lang w:val="en-GB"/>
        </w:rPr>
        <w:t>20</w:t>
      </w:r>
      <w:r w:rsidR="00FD65D7">
        <w:rPr>
          <w:rFonts w:ascii="Times New Roman" w:hAnsi="Times New Roman" w:cs="Times New Roman"/>
          <w:b/>
          <w:sz w:val="36"/>
          <w:szCs w:val="36"/>
        </w:rPr>
        <w:t>21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:rsidR="00386843" w:rsidRPr="00CD2E29" w:rsidRDefault="004536A7" w:rsidP="00F034C3">
      <w:pPr>
        <w:jc w:val="center"/>
        <w:rPr>
          <w:rFonts w:ascii="Times New Roman" w:hAnsi="Times New Roman" w:cs="Times New Roman"/>
          <w:b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sz w:val="36"/>
          <w:szCs w:val="36"/>
        </w:rPr>
        <w:t>Схема</w:t>
      </w:r>
      <w:r w:rsidR="006F0CF0">
        <w:rPr>
          <w:rFonts w:ascii="Times New Roman" w:hAnsi="Times New Roman" w:cs="Times New Roman"/>
          <w:b/>
          <w:sz w:val="36"/>
          <w:szCs w:val="36"/>
        </w:rPr>
        <w:t xml:space="preserve"> за подкрепа на пътувания</w:t>
      </w:r>
    </w:p>
    <w:p w:rsidR="00490097" w:rsidRDefault="001A7E36" w:rsidP="001A7E36">
      <w:pPr>
        <w:rPr>
          <w:rFonts w:ascii="Times New Roman" w:hAnsi="Times New Roman" w:cs="Times New Roman"/>
          <w:sz w:val="40"/>
          <w:szCs w:val="40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p w:rsidR="00490097" w:rsidRDefault="00665149" w:rsidP="00490097">
      <w:pPr>
        <w:jc w:val="center"/>
        <w:rPr>
          <w:rFonts w:ascii="Times New Roman" w:hAnsi="Times New Roman" w:cs="Times New Roman"/>
          <w:sz w:val="40"/>
          <w:szCs w:val="40"/>
          <w:lang w:val="en-GB"/>
        </w:rPr>
      </w:pPr>
      <w:r>
        <w:rPr>
          <w:rFonts w:ascii="Times New Roman" w:hAnsi="Times New Roman" w:cs="Times New Roman"/>
          <w:sz w:val="40"/>
          <w:szCs w:val="40"/>
        </w:rPr>
        <w:t>Заявление</w:t>
      </w:r>
      <w:r w:rsidR="006F0CF0">
        <w:rPr>
          <w:rFonts w:ascii="Times New Roman" w:hAnsi="Times New Roman" w:cs="Times New Roman"/>
          <w:sz w:val="40"/>
          <w:szCs w:val="40"/>
        </w:rPr>
        <w:t xml:space="preserve"> за подкрепа на пътуване</w:t>
      </w:r>
      <w:del w:id="0" w:author="NFP" w:date="2024-11-19T16:14:00Z">
        <w:r w:rsidR="00BC25A7" w:rsidDel="00633AD2">
          <w:rPr>
            <w:rFonts w:ascii="Times New Roman" w:hAnsi="Times New Roman" w:cs="Times New Roman"/>
            <w:sz w:val="40"/>
            <w:szCs w:val="40"/>
            <w:lang w:val="en-US"/>
          </w:rPr>
          <w:delText>/</w:delText>
        </w:r>
        <w:r w:rsidR="00BC25A7" w:rsidDel="00633AD2">
          <w:rPr>
            <w:rFonts w:ascii="Times New Roman" w:hAnsi="Times New Roman" w:cs="Times New Roman"/>
            <w:sz w:val="40"/>
            <w:szCs w:val="40"/>
          </w:rPr>
          <w:delText>участие в онлайн събитие</w:delText>
        </w:r>
      </w:del>
      <w:r w:rsidR="00490097">
        <w:rPr>
          <w:rFonts w:ascii="Times New Roman" w:hAnsi="Times New Roman" w:cs="Times New Roman"/>
          <w:sz w:val="40"/>
          <w:szCs w:val="40"/>
          <w:lang w:val="en-GB"/>
        </w:rPr>
        <w:t xml:space="preserve"> </w:t>
      </w:r>
    </w:p>
    <w:p w:rsidR="00CD2E29" w:rsidDel="00633AD2" w:rsidRDefault="00271562" w:rsidP="00CD2E29">
      <w:pPr>
        <w:jc w:val="both"/>
        <w:rPr>
          <w:del w:id="1" w:author="NFP" w:date="2024-11-19T16:14:00Z"/>
          <w:rFonts w:ascii="Times New Roman" w:hAnsi="Times New Roman" w:cs="Times New Roman"/>
          <w:b/>
          <w:sz w:val="24"/>
          <w:szCs w:val="24"/>
          <w:lang w:val="en-GB"/>
        </w:rPr>
      </w:pPr>
      <w:del w:id="2" w:author="NFP" w:date="2024-11-19T16:14:00Z">
        <w:r w:rsidDel="00633AD2">
          <w:rPr>
            <w:rFonts w:ascii="Times New Roman" w:hAnsi="Times New Roman" w:cs="Times New Roman"/>
            <w:b/>
            <w:sz w:val="24"/>
            <w:szCs w:val="24"/>
          </w:rPr>
          <w:delText>Институция</w:delText>
        </w:r>
        <w:r w:rsidR="006F0CF0" w:rsidDel="00633AD2">
          <w:rPr>
            <w:rFonts w:ascii="Times New Roman" w:hAnsi="Times New Roman" w:cs="Times New Roman"/>
            <w:b/>
            <w:sz w:val="24"/>
            <w:szCs w:val="24"/>
            <w:lang w:val="en-GB"/>
          </w:rPr>
          <w:delText>/</w:delText>
        </w:r>
        <w:r w:rsidR="006F0CF0" w:rsidDel="00633AD2">
          <w:rPr>
            <w:rFonts w:ascii="Times New Roman" w:hAnsi="Times New Roman" w:cs="Times New Roman"/>
            <w:b/>
            <w:sz w:val="24"/>
            <w:szCs w:val="24"/>
          </w:rPr>
          <w:delText>Дирекция</w:delText>
        </w:r>
        <w:r w:rsidDel="00633AD2">
          <w:rPr>
            <w:rFonts w:ascii="Times New Roman" w:hAnsi="Times New Roman" w:cs="Times New Roman"/>
            <w:b/>
            <w:sz w:val="24"/>
            <w:szCs w:val="24"/>
            <w:lang w:val="en-GB"/>
          </w:rPr>
          <w:delText>/</w:delText>
        </w:r>
        <w:r w:rsidDel="00633AD2">
          <w:rPr>
            <w:rFonts w:ascii="Times New Roman" w:hAnsi="Times New Roman" w:cs="Times New Roman"/>
            <w:b/>
            <w:sz w:val="24"/>
            <w:szCs w:val="24"/>
          </w:rPr>
          <w:delText>Отдел</w:delText>
        </w:r>
        <w:r w:rsidR="00CD2E29" w:rsidRPr="00CD2E29" w:rsidDel="00633AD2">
          <w:rPr>
            <w:rFonts w:ascii="Times New Roman" w:hAnsi="Times New Roman" w:cs="Times New Roman"/>
            <w:b/>
            <w:sz w:val="24"/>
            <w:szCs w:val="24"/>
            <w:lang w:val="en-GB"/>
          </w:rPr>
          <w:delText>/:</w:delText>
        </w:r>
      </w:del>
    </w:p>
    <w:p w:rsidR="009B3208" w:rsidRDefault="00271562" w:rsidP="00CD2E29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Име на </w:t>
      </w:r>
      <w:ins w:id="3" w:author="NFP" w:date="2024-11-19T16:15:00Z">
        <w:r w:rsidR="00633AD2">
          <w:rPr>
            <w:rFonts w:ascii="Times New Roman" w:hAnsi="Times New Roman" w:cs="Times New Roman"/>
            <w:b/>
            <w:sz w:val="24"/>
            <w:szCs w:val="24"/>
          </w:rPr>
          <w:t>кандидата</w:t>
        </w:r>
      </w:ins>
      <w:del w:id="4" w:author="NFP" w:date="2024-11-19T16:14:00Z">
        <w:r w:rsidDel="00633AD2">
          <w:rPr>
            <w:rFonts w:ascii="Times New Roman" w:hAnsi="Times New Roman" w:cs="Times New Roman"/>
            <w:b/>
            <w:sz w:val="24"/>
            <w:szCs w:val="24"/>
          </w:rPr>
          <w:delText>представителя на институцията / дирекция / отдел</w:delText>
        </w:r>
      </w:del>
      <w:r w:rsidR="009B3208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:rsidR="009B3208" w:rsidRPr="00CD2E29" w:rsidRDefault="007529ED" w:rsidP="00CD2E29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Данни за контакт</w:t>
      </w:r>
      <w:r w:rsidR="009B3208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:rsidR="00CD2E29" w:rsidRPr="00F034C3" w:rsidRDefault="007529ED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 на </w:t>
      </w:r>
      <w:bookmarkStart w:id="5" w:name="_GoBack"/>
      <w:bookmarkEnd w:id="5"/>
      <w:del w:id="6" w:author="NFP" w:date="2024-11-19T16:18:00Z">
        <w:r w:rsidDel="00633AD2">
          <w:rPr>
            <w:rFonts w:ascii="Times New Roman" w:hAnsi="Times New Roman" w:cs="Times New Roman"/>
            <w:b/>
            <w:sz w:val="24"/>
            <w:szCs w:val="24"/>
          </w:rPr>
          <w:delText>посещението</w:delText>
        </w:r>
        <w:r w:rsidR="00BC25A7" w:rsidDel="00633AD2">
          <w:rPr>
            <w:rFonts w:ascii="Times New Roman" w:hAnsi="Times New Roman" w:cs="Times New Roman"/>
            <w:b/>
            <w:sz w:val="24"/>
            <w:szCs w:val="24"/>
          </w:rPr>
          <w:delText>/</w:delText>
        </w:r>
      </w:del>
      <w:r w:rsidR="00BC25A7">
        <w:rPr>
          <w:rFonts w:ascii="Times New Roman" w:hAnsi="Times New Roman" w:cs="Times New Roman"/>
          <w:b/>
          <w:sz w:val="24"/>
          <w:szCs w:val="24"/>
        </w:rPr>
        <w:t>участието</w:t>
      </w:r>
      <w:r w:rsidR="00F034C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F034C3" w:rsidRPr="00F034C3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опишете </w:t>
      </w:r>
      <w:r w:rsidR="00665149">
        <w:rPr>
          <w:rFonts w:ascii="Times New Roman" w:hAnsi="Times New Roman" w:cs="Times New Roman"/>
          <w:i/>
          <w:sz w:val="24"/>
          <w:szCs w:val="24"/>
        </w:rPr>
        <w:t xml:space="preserve">в детайли </w:t>
      </w:r>
      <w:ins w:id="7" w:author="NFP" w:date="2024-11-19T16:15:00Z">
        <w:r w:rsidR="00633AD2">
          <w:rPr>
            <w:rFonts w:ascii="Times New Roman" w:hAnsi="Times New Roman" w:cs="Times New Roman"/>
            <w:i/>
            <w:sz w:val="24"/>
            <w:szCs w:val="24"/>
          </w:rPr>
          <w:t>събитието</w:t>
        </w:r>
      </w:ins>
      <w:del w:id="8" w:author="NFP" w:date="2024-11-19T16:15:00Z">
        <w:r w:rsidDel="00633AD2">
          <w:rPr>
            <w:rFonts w:ascii="Times New Roman" w:hAnsi="Times New Roman" w:cs="Times New Roman"/>
            <w:i/>
            <w:sz w:val="24"/>
            <w:szCs w:val="24"/>
          </w:rPr>
          <w:delText>инициативите</w:delText>
        </w:r>
      </w:del>
      <w:ins w:id="9" w:author="NFP" w:date="2024-11-19T16:15:00Z">
        <w:r w:rsidR="00633AD2">
          <w:rPr>
            <w:rFonts w:ascii="Times New Roman" w:hAnsi="Times New Roman" w:cs="Times New Roman"/>
            <w:i/>
            <w:sz w:val="24"/>
            <w:szCs w:val="24"/>
          </w:rPr>
          <w:t xml:space="preserve">. </w:t>
        </w:r>
      </w:ins>
      <w:del w:id="10" w:author="NFP" w:date="2024-11-19T16:15:00Z">
        <w:r w:rsidDel="00633AD2">
          <w:rPr>
            <w:rFonts w:ascii="Times New Roman" w:hAnsi="Times New Roman" w:cs="Times New Roman"/>
            <w:i/>
            <w:sz w:val="24"/>
            <w:szCs w:val="24"/>
          </w:rPr>
          <w:delText>, тяхната обосновка, брой участници и място на провеждане</w:delText>
        </w:r>
        <w:r w:rsidR="00BC25A7" w:rsidDel="00633AD2">
          <w:rPr>
            <w:rFonts w:ascii="Times New Roman" w:hAnsi="Times New Roman" w:cs="Times New Roman"/>
            <w:i/>
            <w:sz w:val="24"/>
            <w:szCs w:val="24"/>
          </w:rPr>
          <w:delText>/платформа за провеждане</w:delText>
        </w:r>
        <w:r w:rsidDel="00633AD2">
          <w:rPr>
            <w:rFonts w:ascii="Times New Roman" w:hAnsi="Times New Roman" w:cs="Times New Roman"/>
            <w:i/>
            <w:sz w:val="24"/>
            <w:szCs w:val="24"/>
          </w:rPr>
          <w:delText xml:space="preserve">. </w:delText>
        </w:r>
      </w:del>
      <w:r>
        <w:rPr>
          <w:rFonts w:ascii="Times New Roman" w:hAnsi="Times New Roman" w:cs="Times New Roman"/>
          <w:i/>
          <w:sz w:val="24"/>
          <w:szCs w:val="24"/>
        </w:rPr>
        <w:t>Приложете покана от организатора на събитието, включително програма</w:t>
      </w:r>
      <w:del w:id="11" w:author="NFP" w:date="2024-11-19T16:15:00Z">
        <w:r w:rsidDel="00633AD2">
          <w:rPr>
            <w:rFonts w:ascii="Times New Roman" w:hAnsi="Times New Roman" w:cs="Times New Roman"/>
            <w:i/>
            <w:sz w:val="24"/>
            <w:szCs w:val="24"/>
          </w:rPr>
          <w:delText>/дневен ред на срещата</w:delText>
        </w:r>
      </w:del>
      <w:r>
        <w:rPr>
          <w:rFonts w:ascii="Times New Roman" w:hAnsi="Times New Roman" w:cs="Times New Roman"/>
          <w:i/>
          <w:sz w:val="24"/>
          <w:szCs w:val="24"/>
        </w:rPr>
        <w:t xml:space="preserve">, период и т.н.): </w:t>
      </w:r>
    </w:p>
    <w:p w:rsidR="00CD2E29" w:rsidRPr="009B3208" w:rsidRDefault="007529ED" w:rsidP="00CD2E29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 дати за пътуване</w:t>
      </w:r>
      <w:del w:id="12" w:author="NFP" w:date="2024-11-19T16:15:00Z">
        <w:r w:rsidR="00BC25A7" w:rsidDel="00633AD2">
          <w:rPr>
            <w:rFonts w:ascii="Times New Roman" w:hAnsi="Times New Roman" w:cs="Times New Roman"/>
            <w:b/>
            <w:sz w:val="24"/>
            <w:szCs w:val="24"/>
          </w:rPr>
          <w:delText>/участие</w:delText>
        </w:r>
      </w:del>
      <w:r w:rsidR="00F034C3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9B320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CD2E29" w:rsidRPr="00F034C3" w:rsidRDefault="007529ED" w:rsidP="00CD2E29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Съответствие с целта на двустранното сътрудничество, обосновка </w:t>
      </w:r>
      <w:r w:rsidR="00F034C3" w:rsidRPr="00F034C3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опишете </w:t>
      </w:r>
      <w:ins w:id="13" w:author="NFP" w:date="2024-11-19T16:16:00Z">
        <w:r w:rsidR="00633AD2">
          <w:rPr>
            <w:rFonts w:ascii="Times New Roman" w:hAnsi="Times New Roman" w:cs="Times New Roman"/>
            <w:i/>
            <w:sz w:val="24"/>
            <w:szCs w:val="24"/>
          </w:rPr>
          <w:t xml:space="preserve">как участието в събитието </w:t>
        </w:r>
      </w:ins>
      <w:del w:id="14" w:author="NFP" w:date="2024-11-19T16:16:00Z">
        <w:r w:rsidDel="00633AD2">
          <w:rPr>
            <w:rFonts w:ascii="Times New Roman" w:hAnsi="Times New Roman" w:cs="Times New Roman"/>
            <w:i/>
            <w:sz w:val="24"/>
            <w:szCs w:val="24"/>
          </w:rPr>
          <w:delText>целите на дейностите във връзка с укрепването на двустранното сътрудничество</w:delText>
        </w:r>
        <w:r w:rsidR="00A963FD" w:rsidDel="00633AD2">
          <w:rPr>
            <w:rFonts w:ascii="Times New Roman" w:hAnsi="Times New Roman" w:cs="Times New Roman"/>
            <w:i/>
            <w:sz w:val="24"/>
            <w:szCs w:val="24"/>
          </w:rPr>
          <w:delText xml:space="preserve"> и програмни области.</w:delText>
        </w:r>
        <w:r w:rsidR="00883F36" w:rsidDel="00633AD2">
          <w:rPr>
            <w:rFonts w:ascii="Times New Roman" w:hAnsi="Times New Roman" w:cs="Times New Roman"/>
            <w:i/>
            <w:sz w:val="24"/>
            <w:szCs w:val="24"/>
          </w:rPr>
          <w:delText xml:space="preserve"> Как резултатите от отделните дейности </w:delText>
        </w:r>
      </w:del>
      <w:r w:rsidR="00883F36">
        <w:rPr>
          <w:rFonts w:ascii="Times New Roman" w:hAnsi="Times New Roman" w:cs="Times New Roman"/>
          <w:i/>
          <w:sz w:val="24"/>
          <w:szCs w:val="24"/>
        </w:rPr>
        <w:t>ще допринес</w:t>
      </w:r>
      <w:ins w:id="15" w:author="NFP" w:date="2024-11-19T16:17:00Z">
        <w:r w:rsidR="00633AD2">
          <w:rPr>
            <w:rFonts w:ascii="Times New Roman" w:hAnsi="Times New Roman" w:cs="Times New Roman"/>
            <w:i/>
            <w:sz w:val="24"/>
            <w:szCs w:val="24"/>
          </w:rPr>
          <w:t>е</w:t>
        </w:r>
      </w:ins>
      <w:del w:id="16" w:author="NFP" w:date="2024-11-19T16:17:00Z">
        <w:r w:rsidR="00883F36" w:rsidDel="00633AD2">
          <w:rPr>
            <w:rFonts w:ascii="Times New Roman" w:hAnsi="Times New Roman" w:cs="Times New Roman"/>
            <w:i/>
            <w:sz w:val="24"/>
            <w:szCs w:val="24"/>
          </w:rPr>
          <w:delText>ат</w:delText>
        </w:r>
      </w:del>
      <w:r w:rsidR="00883F36">
        <w:rPr>
          <w:rFonts w:ascii="Times New Roman" w:hAnsi="Times New Roman" w:cs="Times New Roman"/>
          <w:i/>
          <w:sz w:val="24"/>
          <w:szCs w:val="24"/>
        </w:rPr>
        <w:t xml:space="preserve"> за укрепване на двустранните отношения</w:t>
      </w:r>
      <w:del w:id="17" w:author="NFP" w:date="2024-11-19T16:17:00Z">
        <w:r w:rsidR="00883F36" w:rsidDel="00633AD2">
          <w:rPr>
            <w:rFonts w:ascii="Times New Roman" w:hAnsi="Times New Roman" w:cs="Times New Roman"/>
            <w:i/>
            <w:sz w:val="24"/>
            <w:szCs w:val="24"/>
          </w:rPr>
          <w:delText>? Как допринасят предложените дейности за постигане на целите в специфична приоритетна област?</w:delText>
        </w:r>
      </w:del>
      <w:r w:rsidR="00883F36">
        <w:rPr>
          <w:rFonts w:ascii="Times New Roman" w:hAnsi="Times New Roman" w:cs="Times New Roman"/>
          <w:i/>
          <w:sz w:val="24"/>
          <w:szCs w:val="24"/>
        </w:rPr>
        <w:t>):</w:t>
      </w:r>
    </w:p>
    <w:p w:rsidR="008216D9" w:rsidRPr="00F034C3" w:rsidRDefault="00883F36" w:rsidP="00CD2E29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Предишно сътрудничество</w:t>
      </w:r>
      <w:r w:rsidR="008216D9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F034C3" w:rsidRPr="00F034C3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опит</w:t>
      </w:r>
      <w:r w:rsidR="008216D9" w:rsidRPr="008216D9">
        <w:rPr>
          <w:rFonts w:ascii="Times New Roman" w:hAnsi="Times New Roman" w:cs="Times New Roman"/>
          <w:i/>
          <w:sz w:val="24"/>
          <w:szCs w:val="24"/>
          <w:lang w:val="en-GB"/>
        </w:rPr>
        <w:t>/</w:t>
      </w:r>
      <w:r>
        <w:rPr>
          <w:rFonts w:ascii="Times New Roman" w:hAnsi="Times New Roman" w:cs="Times New Roman"/>
          <w:i/>
          <w:sz w:val="24"/>
          <w:szCs w:val="24"/>
        </w:rPr>
        <w:t xml:space="preserve">история от участие в инициативи, посветени на същата тема/област на сътрудничество и/или със същите партньори):  </w:t>
      </w:r>
      <w:r w:rsidR="008216D9" w:rsidRPr="008216D9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</w:p>
    <w:p w:rsidR="000964BF" w:rsidRPr="00F034C3" w:rsidRDefault="00883F36" w:rsidP="0063675C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Очаквани резултати</w:t>
      </w:r>
      <w:r w:rsidR="009126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034C3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за бъдещата дейност на кандидата</w:t>
      </w:r>
      <w:r w:rsidR="00F034C3">
        <w:rPr>
          <w:rFonts w:ascii="Times New Roman" w:hAnsi="Times New Roman" w:cs="Times New Roman"/>
          <w:sz w:val="24"/>
          <w:szCs w:val="24"/>
          <w:lang w:val="en-GB"/>
        </w:rPr>
        <w:t xml:space="preserve">): </w:t>
      </w:r>
    </w:p>
    <w:p w:rsidR="000964BF" w:rsidRDefault="000964BF" w:rsidP="0063675C">
      <w:pPr>
        <w:rPr>
          <w:rFonts w:ascii="Times New Roman" w:hAnsi="Times New Roman" w:cs="Times New Roman"/>
          <w:i/>
          <w:sz w:val="24"/>
          <w:szCs w:val="24"/>
          <w:lang w:val="en-GB"/>
        </w:rPr>
      </w:pPr>
    </w:p>
    <w:p w:rsidR="001A7E36" w:rsidRPr="00F034C3" w:rsidRDefault="00633AD2" w:rsidP="0063675C">
      <w:pPr>
        <w:rPr>
          <w:rFonts w:ascii="Times New Roman" w:hAnsi="Times New Roman" w:cs="Times New Roman"/>
          <w:sz w:val="24"/>
          <w:szCs w:val="24"/>
          <w:lang w:val="en-US"/>
        </w:rPr>
      </w:pPr>
      <w:ins w:id="18" w:author="NFP" w:date="2024-11-19T16:17:00Z">
        <w:r>
          <w:rPr>
            <w:rFonts w:ascii="Times New Roman" w:hAnsi="Times New Roman" w:cs="Times New Roman"/>
            <w:b/>
            <w:sz w:val="24"/>
            <w:szCs w:val="24"/>
          </w:rPr>
          <w:t>Кандидат</w:t>
        </w:r>
      </w:ins>
      <w:del w:id="19" w:author="NFP" w:date="2024-11-19T16:17:00Z">
        <w:r w:rsidR="00883F36" w:rsidDel="00633AD2">
          <w:rPr>
            <w:rFonts w:ascii="Times New Roman" w:hAnsi="Times New Roman" w:cs="Times New Roman"/>
            <w:b/>
            <w:sz w:val="24"/>
            <w:szCs w:val="24"/>
          </w:rPr>
          <w:delText>Официален представител на институцията</w:delText>
        </w:r>
      </w:del>
      <w:r w:rsidR="0063675C" w:rsidRPr="0063675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F034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83F36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883F36">
        <w:rPr>
          <w:rFonts w:ascii="Times New Roman" w:hAnsi="Times New Roman" w:cs="Times New Roman"/>
          <w:sz w:val="24"/>
          <w:szCs w:val="24"/>
        </w:rPr>
        <w:t>подпис</w:t>
      </w:r>
      <w:del w:id="20" w:author="NFP" w:date="2024-11-19T16:17:00Z">
        <w:r w:rsidR="00821495" w:rsidDel="00633AD2">
          <w:rPr>
            <w:rFonts w:ascii="Times New Roman" w:hAnsi="Times New Roman" w:cs="Times New Roman"/>
            <w:sz w:val="24"/>
            <w:szCs w:val="24"/>
          </w:rPr>
          <w:delText>, печат</w:delText>
        </w:r>
      </w:del>
      <w:r w:rsidR="00F034C3" w:rsidRPr="00F034C3">
        <w:rPr>
          <w:rFonts w:ascii="Times New Roman" w:hAnsi="Times New Roman" w:cs="Times New Roman"/>
          <w:sz w:val="24"/>
          <w:szCs w:val="24"/>
          <w:lang w:val="en-US"/>
        </w:rPr>
        <w:t>/</w:t>
      </w:r>
    </w:p>
    <w:sectPr w:rsidR="001A7E36" w:rsidRPr="00F034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D6B" w:rsidRDefault="00034D6B" w:rsidP="001A7E36">
      <w:pPr>
        <w:spacing w:after="0" w:line="240" w:lineRule="auto"/>
      </w:pPr>
      <w:r>
        <w:separator/>
      </w:r>
    </w:p>
  </w:endnote>
  <w:endnote w:type="continuationSeparator" w:id="0">
    <w:p w:rsidR="00034D6B" w:rsidRDefault="00034D6B" w:rsidP="001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D6B" w:rsidRDefault="00034D6B" w:rsidP="001A7E36">
      <w:pPr>
        <w:spacing w:after="0" w:line="240" w:lineRule="auto"/>
      </w:pPr>
      <w:r>
        <w:separator/>
      </w:r>
    </w:p>
  </w:footnote>
  <w:footnote w:type="continuationSeparator" w:id="0">
    <w:p w:rsidR="00034D6B" w:rsidRDefault="00034D6B" w:rsidP="001A7E36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FP">
    <w15:presenceInfo w15:providerId="None" w15:userId="NF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97"/>
    <w:rsid w:val="00034D6B"/>
    <w:rsid w:val="00095EEB"/>
    <w:rsid w:val="000964BF"/>
    <w:rsid w:val="0016707E"/>
    <w:rsid w:val="001A0256"/>
    <w:rsid w:val="001A7E36"/>
    <w:rsid w:val="001B1D97"/>
    <w:rsid w:val="00203973"/>
    <w:rsid w:val="00271562"/>
    <w:rsid w:val="0029110F"/>
    <w:rsid w:val="00340BED"/>
    <w:rsid w:val="00384603"/>
    <w:rsid w:val="00386843"/>
    <w:rsid w:val="00406385"/>
    <w:rsid w:val="00416B1C"/>
    <w:rsid w:val="004536A7"/>
    <w:rsid w:val="0047510F"/>
    <w:rsid w:val="00490097"/>
    <w:rsid w:val="004D00C8"/>
    <w:rsid w:val="005833F4"/>
    <w:rsid w:val="00624260"/>
    <w:rsid w:val="00633AD2"/>
    <w:rsid w:val="0063675C"/>
    <w:rsid w:val="00665149"/>
    <w:rsid w:val="006C03C7"/>
    <w:rsid w:val="006F0CF0"/>
    <w:rsid w:val="007529ED"/>
    <w:rsid w:val="007D686F"/>
    <w:rsid w:val="00821495"/>
    <w:rsid w:val="008216D9"/>
    <w:rsid w:val="00857990"/>
    <w:rsid w:val="00883F36"/>
    <w:rsid w:val="009126B5"/>
    <w:rsid w:val="009B3208"/>
    <w:rsid w:val="00A361DC"/>
    <w:rsid w:val="00A963FD"/>
    <w:rsid w:val="00AB196B"/>
    <w:rsid w:val="00B72DFF"/>
    <w:rsid w:val="00BC25A7"/>
    <w:rsid w:val="00C378B9"/>
    <w:rsid w:val="00CD2E29"/>
    <w:rsid w:val="00CF48C0"/>
    <w:rsid w:val="00DC104F"/>
    <w:rsid w:val="00E037BB"/>
    <w:rsid w:val="00E319D2"/>
    <w:rsid w:val="00E5261B"/>
    <w:rsid w:val="00E743A3"/>
    <w:rsid w:val="00E96665"/>
    <w:rsid w:val="00EF6742"/>
    <w:rsid w:val="00F034C3"/>
    <w:rsid w:val="00F10C71"/>
    <w:rsid w:val="00FD65D7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4EDD5"/>
  <w15:docId w15:val="{25EE0489-A181-4C94-A151-4E6D25C4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0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E36"/>
  </w:style>
  <w:style w:type="paragraph" w:styleId="Footer">
    <w:name w:val="footer"/>
    <w:basedOn w:val="Normal"/>
    <w:link w:val="Foot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E36"/>
  </w:style>
  <w:style w:type="character" w:styleId="CommentReference">
    <w:name w:val="annotation reference"/>
    <w:basedOn w:val="DefaultParagraphFont"/>
    <w:uiPriority w:val="99"/>
    <w:semiHidden/>
    <w:unhideWhenUsed/>
    <w:rsid w:val="009B3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32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32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2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04401-E4CC-4A2E-BFFB-2B7115EA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Сарафова</dc:creator>
  <cp:lastModifiedBy>NFP</cp:lastModifiedBy>
  <cp:revision>2</cp:revision>
  <dcterms:created xsi:type="dcterms:W3CDTF">2024-11-19T14:18:00Z</dcterms:created>
  <dcterms:modified xsi:type="dcterms:W3CDTF">2024-11-19T14:18:00Z</dcterms:modified>
</cp:coreProperties>
</file>